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F2183B4" w14:textId="50F22456" w:rsidR="00EA2B4A" w:rsidRPr="00EA2B4A"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w:t>
      </w:r>
      <w:r w:rsidRPr="00784AAC">
        <w:rPr>
          <w:rFonts w:cstheme="minorHAnsi"/>
          <w:b/>
          <w:bCs/>
          <w:szCs w:val="18"/>
        </w:rPr>
        <w:t xml:space="preserve">RE </w:t>
      </w:r>
      <w:r w:rsidR="00510CC3">
        <w:rPr>
          <w:rFonts w:cstheme="minorHAnsi"/>
          <w:b/>
          <w:bCs/>
          <w:szCs w:val="18"/>
          <w:u w:val="single"/>
        </w:rPr>
        <w:t>Piotrków Trybunalski</w:t>
      </w:r>
      <w:r w:rsidRPr="00EA2B4A">
        <w:rPr>
          <w:rFonts w:cstheme="minorHAnsi"/>
          <w:szCs w:val="18"/>
        </w:rPr>
        <w:t xml:space="preserve"> dla zadania pn</w:t>
      </w:r>
      <w:r w:rsidRPr="00183E52">
        <w:rPr>
          <w:rFonts w:cstheme="minorHAnsi"/>
          <w:b/>
          <w:bCs/>
          <w:szCs w:val="18"/>
        </w:rPr>
        <w:t>. </w:t>
      </w:r>
      <w:r w:rsidRPr="00784AAC">
        <w:rPr>
          <w:rFonts w:cstheme="minorHAnsi"/>
          <w:b/>
          <w:bCs/>
          <w:szCs w:val="18"/>
          <w:u w:val="single"/>
        </w:rPr>
        <w:t>„</w:t>
      </w:r>
      <w:r w:rsidR="000E0EB5" w:rsidRPr="000E0EB5">
        <w:rPr>
          <w:rFonts w:cstheme="minorHAnsi"/>
          <w:b/>
          <w:bCs/>
          <w:szCs w:val="18"/>
          <w:u w:val="single"/>
        </w:rPr>
        <w:t>Przebudowa słupowej stacji transformatorowej 15/0,4 kV typu ZH-15B „Bilska Wola” nr 1-0794</w:t>
      </w:r>
      <w:r w:rsidRPr="00784AAC">
        <w:rPr>
          <w:rFonts w:cstheme="minorHAnsi"/>
          <w:b/>
          <w:bCs/>
          <w:szCs w:val="18"/>
          <w:u w:val="single"/>
        </w:rPr>
        <w:t>”</w:t>
      </w:r>
      <w:r w:rsidRPr="00EA2B4A">
        <w:rPr>
          <w:rFonts w:cstheme="minorHAnsi"/>
          <w:szCs w:val="18"/>
        </w:rPr>
        <w:t xml:space="preserve"> – zgodnie z załącznikiem nr </w:t>
      </w:r>
      <w:r w:rsidRPr="00EA2B4A">
        <w:rPr>
          <w:rFonts w:cstheme="minorHAnsi"/>
          <w:b/>
          <w:szCs w:val="18"/>
        </w:rPr>
        <w:t>1.7 do SWZ</w:t>
      </w:r>
      <w:r w:rsidRPr="00EA2B4A">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2732CE1C" w:rsidR="00EA2B4A" w:rsidRPr="00EA2B4A" w:rsidRDefault="004207FF" w:rsidP="00EA2B4A">
      <w:pPr>
        <w:pStyle w:val="Akapitzlist"/>
        <w:spacing w:before="120" w:line="276" w:lineRule="auto"/>
        <w:ind w:left="284"/>
        <w:outlineLvl w:val="0"/>
        <w:rPr>
          <w:rFonts w:cs="Calibri"/>
          <w:b/>
          <w:szCs w:val="18"/>
        </w:rPr>
      </w:pPr>
      <w:r w:rsidRPr="004207FF">
        <w:rPr>
          <w:rFonts w:cs="Calibri"/>
          <w:b/>
          <w:szCs w:val="18"/>
          <w:u w:val="single"/>
        </w:rPr>
        <w:t xml:space="preserve">24 miesiące </w:t>
      </w:r>
      <w:r w:rsidR="00EA2B4A" w:rsidRPr="00EA2B4A">
        <w:rPr>
          <w:rFonts w:cs="Calibri"/>
          <w:b/>
          <w:szCs w:val="18"/>
        </w:rPr>
        <w:t>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lastRenderedPageBreak/>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784AAC" w:rsidRDefault="00EA2B4A" w:rsidP="00EA2B4A">
      <w:pPr>
        <w:rPr>
          <w:rFonts w:cstheme="minorHAnsi"/>
          <w:szCs w:val="18"/>
        </w:rPr>
      </w:pPr>
      <w:r w:rsidRPr="00EA2B4A">
        <w:rPr>
          <w:rFonts w:cstheme="minorHAnsi"/>
          <w:szCs w:val="18"/>
        </w:rPr>
        <w:t xml:space="preserve">Załącznik nr 1.3 – </w:t>
      </w:r>
      <w:r w:rsidRPr="00784AAC">
        <w:rPr>
          <w:rFonts w:cstheme="minorHAnsi"/>
          <w:bCs/>
          <w:iCs/>
          <w:szCs w:val="18"/>
        </w:rPr>
        <w:t xml:space="preserve">Wzór umowy o udostępnieniu nieruchomości </w:t>
      </w:r>
      <w:r w:rsidRPr="00784AAC">
        <w:rPr>
          <w:rFonts w:cstheme="minorHAnsi"/>
          <w:szCs w:val="18"/>
        </w:rPr>
        <w:t>w celu budowy urządzeń energetycznych</w:t>
      </w:r>
    </w:p>
    <w:p w14:paraId="0120AC90" w14:textId="77777777" w:rsidR="00EA2B4A" w:rsidRPr="00784AAC" w:rsidRDefault="00EA2B4A" w:rsidP="00EA2B4A">
      <w:pPr>
        <w:rPr>
          <w:rFonts w:cstheme="minorHAnsi"/>
          <w:szCs w:val="18"/>
        </w:rPr>
      </w:pPr>
      <w:r w:rsidRPr="00784AAC">
        <w:rPr>
          <w:rFonts w:cstheme="minorHAnsi"/>
          <w:szCs w:val="18"/>
        </w:rPr>
        <w:t>Załącznik nr 1.4 – Wzór porozumienia o ustanowienie nieodpłatnej służebności przesyłu</w:t>
      </w:r>
    </w:p>
    <w:p w14:paraId="5D88B94C" w14:textId="77777777" w:rsidR="00EA2B4A" w:rsidRPr="00784AAC" w:rsidRDefault="00EA2B4A" w:rsidP="00EA2B4A">
      <w:pPr>
        <w:rPr>
          <w:rFonts w:cstheme="minorHAnsi"/>
          <w:szCs w:val="18"/>
        </w:rPr>
      </w:pPr>
      <w:r w:rsidRPr="00784AAC">
        <w:rPr>
          <w:rFonts w:cstheme="minorHAnsi"/>
          <w:szCs w:val="18"/>
        </w:rPr>
        <w:t>Załącznik nr 1.5  – Wzór porozumienia o ustanowienie odpłatnej służebności przesyłu</w:t>
      </w:r>
    </w:p>
    <w:p w14:paraId="61398029" w14:textId="77777777" w:rsidR="00EA2B4A" w:rsidRPr="00784AAC" w:rsidRDefault="00EA2B4A" w:rsidP="00EA2B4A">
      <w:pPr>
        <w:rPr>
          <w:rFonts w:cstheme="minorHAnsi"/>
          <w:szCs w:val="18"/>
        </w:rPr>
      </w:pPr>
      <w:r w:rsidRPr="00784AAC">
        <w:rPr>
          <w:rFonts w:cstheme="minorHAnsi"/>
          <w:szCs w:val="18"/>
        </w:rPr>
        <w:t xml:space="preserve">Załącznik nr 1.6 – Wytyczne dla projektantów – układanie kabli SN metodą płużenia </w:t>
      </w:r>
    </w:p>
    <w:p w14:paraId="75F68B3E" w14:textId="77777777" w:rsidR="00EA2B4A" w:rsidRPr="00784AAC" w:rsidRDefault="00EA2B4A" w:rsidP="00EA2B4A">
      <w:pPr>
        <w:rPr>
          <w:rFonts w:cstheme="minorHAnsi"/>
          <w:szCs w:val="18"/>
        </w:rPr>
      </w:pPr>
      <w:r w:rsidRPr="00784AAC">
        <w:rPr>
          <w:rFonts w:cstheme="minorHAnsi"/>
          <w:szCs w:val="18"/>
        </w:rPr>
        <w:t>Załącznik nr 1.7 – Specyfikacja techniczna</w:t>
      </w:r>
    </w:p>
    <w:p w14:paraId="02981A32" w14:textId="54017B8F" w:rsidR="002E1E05" w:rsidRPr="00784AAC" w:rsidRDefault="00EA2B4A" w:rsidP="00EA2B4A">
      <w:pPr>
        <w:rPr>
          <w:rFonts w:cstheme="minorHAnsi"/>
          <w:szCs w:val="18"/>
        </w:rPr>
      </w:pPr>
      <w:r w:rsidRPr="00784AAC">
        <w:rPr>
          <w:rFonts w:cstheme="minorHAnsi"/>
          <w:szCs w:val="18"/>
        </w:rPr>
        <w:t>Załącznik nr 1.8 – Mapka podglądowa</w:t>
      </w:r>
    </w:p>
    <w:p w14:paraId="22BFC702" w14:textId="77777777" w:rsidR="00EA2B4A" w:rsidRPr="00784AAC" w:rsidRDefault="00EA2B4A" w:rsidP="00EA2B4A">
      <w:pPr>
        <w:rPr>
          <w:rFonts w:cstheme="minorHAnsi"/>
          <w:sz w:val="20"/>
        </w:rPr>
      </w:pPr>
      <w:r w:rsidRPr="00784AAC">
        <w:rPr>
          <w:rFonts w:cstheme="minorHAnsi"/>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Decyzja o ustaleniu lokalizacji inwestycji celu publicznego z załącznikiem graficznym lub Wyrys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Schematy jednokreskowe (np. linie SN, nn,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Zbiorcze zestawienia materiałów dla linii napowietrznej, kabli – SN, nN,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demontażowe (linii SN, stacji, linii nn,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umów z właścicielami gruntu o udostępnienie nieruchomości w celu budowy urządzeń energetycznych, porozumienia w sprawie ustanowienia służebności przesyłu</w:t>
      </w:r>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Akty notarialne służebności przesyłu</w:t>
      </w:r>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Sekocenbud),</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Kp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Z = 10 % (od R+S+Kp)</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Legitymującą/ym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Wzór porozumienia o ustanowienie nieodpłatnej służebności przesyłu</w:t>
      </w:r>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54C2BEDF"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przesyłu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przesyłu,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przesyłu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przesyłu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Wzór porozumienia o ustanowienie odpłatnej służebności przesyłu</w:t>
      </w:r>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24F994F4"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przesyłu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przesyłu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przesyłu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najpóźniej w terminie 30 dni od dnia podpisania przez Właściciela nieruchomości  aktu notarialnego  zawierającego oświadczenie o ustanowieniu służebności przesyłu,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przesyłu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z ustanowieniem służebności przesyłu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Zapłata tych kosztów nastąpi w terminie 30 dni od daty wpływu faktury wraz z wypisem aktu notarialnego zawierającego oświadczenie o ustanowieniu służebności przesyłu,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5FF03" w14:textId="77777777" w:rsidR="00573482" w:rsidRDefault="00573482" w:rsidP="00582CE9">
      <w:pPr>
        <w:spacing w:after="0"/>
      </w:pPr>
      <w:r>
        <w:separator/>
      </w:r>
    </w:p>
  </w:endnote>
  <w:endnote w:type="continuationSeparator" w:id="0">
    <w:p w14:paraId="76CA6B3C" w14:textId="77777777" w:rsidR="00573482" w:rsidRDefault="0057348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E2316" w14:textId="77777777" w:rsidR="00343207" w:rsidRDefault="0034320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3A8E8" w14:textId="77777777" w:rsidR="00573482" w:rsidRDefault="00573482" w:rsidP="00582CE9">
      <w:pPr>
        <w:spacing w:after="0"/>
      </w:pPr>
      <w:r>
        <w:separator/>
      </w:r>
    </w:p>
  </w:footnote>
  <w:footnote w:type="continuationSeparator" w:id="0">
    <w:p w14:paraId="1F34F89C" w14:textId="77777777" w:rsidR="00573482" w:rsidRDefault="00573482"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34EB2" w14:textId="77777777" w:rsidR="00343207" w:rsidRDefault="0034320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40C92672" w:rsidR="00347E8D" w:rsidRPr="006B2C28" w:rsidRDefault="00343207" w:rsidP="00582CE9">
          <w:pPr>
            <w:suppressAutoHyphens/>
            <w:ind w:right="187"/>
            <w:rPr>
              <w:rFonts w:asciiTheme="majorHAnsi" w:hAnsiTheme="majorHAnsi"/>
              <w:color w:val="000000" w:themeColor="text1"/>
              <w:sz w:val="14"/>
              <w:szCs w:val="18"/>
            </w:rPr>
          </w:pPr>
          <w:r w:rsidRPr="00343207">
            <w:rPr>
              <w:rFonts w:asciiTheme="majorHAnsi" w:hAnsiTheme="majorHAnsi"/>
              <w:b/>
              <w:bCs/>
              <w:color w:val="000000" w:themeColor="text1"/>
              <w:sz w:val="14"/>
              <w:szCs w:val="18"/>
            </w:rPr>
            <w:t>POST/DYS/OLD/GZ/04479/2025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6B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0EB5"/>
    <w:rsid w:val="000E1564"/>
    <w:rsid w:val="00101BCF"/>
    <w:rsid w:val="00104502"/>
    <w:rsid w:val="001112C2"/>
    <w:rsid w:val="00113AE2"/>
    <w:rsid w:val="00124536"/>
    <w:rsid w:val="00125A7F"/>
    <w:rsid w:val="00126CEA"/>
    <w:rsid w:val="00132B64"/>
    <w:rsid w:val="00136B64"/>
    <w:rsid w:val="0014036E"/>
    <w:rsid w:val="00145125"/>
    <w:rsid w:val="0014785F"/>
    <w:rsid w:val="00167B53"/>
    <w:rsid w:val="00172B93"/>
    <w:rsid w:val="00175F4C"/>
    <w:rsid w:val="00183E52"/>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32EBC"/>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E1E05"/>
    <w:rsid w:val="002F10CA"/>
    <w:rsid w:val="00303C67"/>
    <w:rsid w:val="00310CB3"/>
    <w:rsid w:val="003254C3"/>
    <w:rsid w:val="00343207"/>
    <w:rsid w:val="00347E8D"/>
    <w:rsid w:val="00362C4E"/>
    <w:rsid w:val="00366FFB"/>
    <w:rsid w:val="00371A75"/>
    <w:rsid w:val="00371C51"/>
    <w:rsid w:val="00375780"/>
    <w:rsid w:val="00380557"/>
    <w:rsid w:val="00381365"/>
    <w:rsid w:val="00385A7C"/>
    <w:rsid w:val="00387A0D"/>
    <w:rsid w:val="003903C2"/>
    <w:rsid w:val="00392A23"/>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39B2"/>
    <w:rsid w:val="003F7633"/>
    <w:rsid w:val="0040472A"/>
    <w:rsid w:val="00404F93"/>
    <w:rsid w:val="00412D3F"/>
    <w:rsid w:val="00412E5B"/>
    <w:rsid w:val="00417E23"/>
    <w:rsid w:val="004207FF"/>
    <w:rsid w:val="004257E0"/>
    <w:rsid w:val="004367FB"/>
    <w:rsid w:val="00436F85"/>
    <w:rsid w:val="0044580F"/>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5916"/>
    <w:rsid w:val="004F6B10"/>
    <w:rsid w:val="004F75D2"/>
    <w:rsid w:val="00510CC3"/>
    <w:rsid w:val="00520308"/>
    <w:rsid w:val="00535E9B"/>
    <w:rsid w:val="005453F1"/>
    <w:rsid w:val="00551FB7"/>
    <w:rsid w:val="005563FF"/>
    <w:rsid w:val="00556459"/>
    <w:rsid w:val="00562E63"/>
    <w:rsid w:val="00573482"/>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0087A"/>
    <w:rsid w:val="006055FD"/>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3527"/>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52002"/>
    <w:rsid w:val="00760251"/>
    <w:rsid w:val="007617E0"/>
    <w:rsid w:val="007673CA"/>
    <w:rsid w:val="00772961"/>
    <w:rsid w:val="007757B5"/>
    <w:rsid w:val="00783D03"/>
    <w:rsid w:val="007844EB"/>
    <w:rsid w:val="00784AAC"/>
    <w:rsid w:val="00784DC3"/>
    <w:rsid w:val="00787D9C"/>
    <w:rsid w:val="00794EFB"/>
    <w:rsid w:val="007A1B94"/>
    <w:rsid w:val="007B094C"/>
    <w:rsid w:val="007B0FF0"/>
    <w:rsid w:val="007B50D8"/>
    <w:rsid w:val="007C2418"/>
    <w:rsid w:val="007C6687"/>
    <w:rsid w:val="007C67FA"/>
    <w:rsid w:val="007D0675"/>
    <w:rsid w:val="007D1209"/>
    <w:rsid w:val="00812E3F"/>
    <w:rsid w:val="008130D5"/>
    <w:rsid w:val="0081735D"/>
    <w:rsid w:val="008217CE"/>
    <w:rsid w:val="00827A7E"/>
    <w:rsid w:val="00831596"/>
    <w:rsid w:val="00837B4D"/>
    <w:rsid w:val="00841871"/>
    <w:rsid w:val="00841F97"/>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5725"/>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65131"/>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5187"/>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844F6"/>
    <w:rsid w:val="00BA0FF4"/>
    <w:rsid w:val="00BA5673"/>
    <w:rsid w:val="00BB0255"/>
    <w:rsid w:val="00BB180C"/>
    <w:rsid w:val="00BB418B"/>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46F1D"/>
    <w:rsid w:val="00E5062F"/>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FD4"/>
    <w:rsid w:val="00EE350B"/>
    <w:rsid w:val="00EE5E2C"/>
    <w:rsid w:val="00EE69D4"/>
    <w:rsid w:val="00F01E75"/>
    <w:rsid w:val="00F21DD8"/>
    <w:rsid w:val="00F25128"/>
    <w:rsid w:val="00F32BD1"/>
    <w:rsid w:val="00F3444F"/>
    <w:rsid w:val="00F377D2"/>
    <w:rsid w:val="00F40848"/>
    <w:rsid w:val="00F45C48"/>
    <w:rsid w:val="00F4718C"/>
    <w:rsid w:val="00F527EB"/>
    <w:rsid w:val="00F57F56"/>
    <w:rsid w:val="00F65859"/>
    <w:rsid w:val="00F664AA"/>
    <w:rsid w:val="00F71902"/>
    <w:rsid w:val="00F724BA"/>
    <w:rsid w:val="00F751D8"/>
    <w:rsid w:val="00F81046"/>
    <w:rsid w:val="00F835B4"/>
    <w:rsid w:val="00F90B96"/>
    <w:rsid w:val="00F9210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3.docx</dmsv2BaseFileName>
    <dmsv2BaseDisplayName xmlns="http://schemas.microsoft.com/sharepoint/v3">Załącznik nr 1 do SWZ  część 3</dmsv2BaseDisplayName>
    <dmsv2SWPP2ObjectNumber xmlns="http://schemas.microsoft.com/sharepoint/v3">POST/DYS/OLD/GZ/04479/2025                        </dmsv2SWPP2ObjectNumber>
    <dmsv2SWPP2SumMD5 xmlns="http://schemas.microsoft.com/sharepoint/v3">0750c7124366becc3d33b41344574664</dmsv2SWPP2SumMD5>
    <dmsv2BaseMoved xmlns="http://schemas.microsoft.com/sharepoint/v3">false</dmsv2BaseMoved>
    <dmsv2BaseIsSensitive xmlns="http://schemas.microsoft.com/sharepoint/v3">true</dmsv2BaseIsSensitive>
    <dmsv2SWPP2IDSWPP2 xmlns="http://schemas.microsoft.com/sharepoint/v3">701520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23982030</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JEUP5JKVCYQC-1133723987-7051</_dlc_DocId>
    <_dlc_DocIdUrl xmlns="a19cb1c7-c5c7-46d4-85ae-d83685407bba">
      <Url>https://swpp2.dms.gkpge.pl/sites/41/_layouts/15/DocIdRedir.aspx?ID=JEUP5JKVCYQC-1133723987-7051</Url>
      <Description>JEUP5JKVCYQC-1133723987-7051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568F98-BDAE-4D63-BE6D-01A1AD3F0871}">
  <ds:schemaRefs>
    <ds:schemaRef ds:uri="http://schemas.microsoft.com/sharepoint/events"/>
  </ds:schemaRefs>
</ds:datastoreItem>
</file>

<file path=customXml/itemProps2.xml><?xml version="1.0" encoding="utf-8"?>
<ds:datastoreItem xmlns:ds="http://schemas.openxmlformats.org/officeDocument/2006/customXml" ds:itemID="{3FA0FC50-F833-4263-B386-D370119025D7}"/>
</file>

<file path=customXml/itemProps3.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0</TotalTime>
  <Pages>17</Pages>
  <Words>5225</Words>
  <Characters>31355</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3</cp:revision>
  <cp:lastPrinted>2024-07-15T11:21:00Z</cp:lastPrinted>
  <dcterms:created xsi:type="dcterms:W3CDTF">2025-12-12T06:37:00Z</dcterms:created>
  <dcterms:modified xsi:type="dcterms:W3CDTF">2025-12-12T06:37:00Z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a655dd18-47cd-430f-b7e0-abacfa6bc58c</vt:lpwstr>
  </property>
</Properties>
</file>